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FB5BA" w14:textId="77777777" w:rsidR="00604395" w:rsidRDefault="00604395" w:rsidP="00CB7FE6">
      <w:pPr>
        <w:jc w:val="center"/>
        <w:rPr>
          <w:rFonts w:ascii="Tahoma" w:hAnsi="Tahoma" w:cs="Tahoma"/>
          <w:b/>
          <w:sz w:val="32"/>
          <w:szCs w:val="32"/>
        </w:rPr>
      </w:pPr>
      <w:r>
        <w:rPr>
          <w:rFonts w:ascii="Tahoma" w:hAnsi="Tahoma" w:cs="Tahoma"/>
          <w:b/>
          <w:sz w:val="32"/>
          <w:szCs w:val="32"/>
        </w:rPr>
        <w:t xml:space="preserve">[REMOVE PRIOR TO SENDING:  </w:t>
      </w:r>
      <w:r w:rsidR="0024354A">
        <w:rPr>
          <w:rFonts w:ascii="Tahoma" w:hAnsi="Tahoma" w:cs="Tahoma"/>
          <w:b/>
          <w:sz w:val="32"/>
          <w:szCs w:val="32"/>
        </w:rPr>
        <w:t>Tab G</w:t>
      </w:r>
      <w:r>
        <w:rPr>
          <w:rFonts w:ascii="Tahoma" w:hAnsi="Tahoma" w:cs="Tahoma"/>
          <w:b/>
          <w:sz w:val="32"/>
          <w:szCs w:val="32"/>
        </w:rPr>
        <w:t>]</w:t>
      </w:r>
    </w:p>
    <w:p w14:paraId="0CDB6ECD" w14:textId="77777777" w:rsidR="00216D51" w:rsidRPr="00043491" w:rsidRDefault="00216D51" w:rsidP="00CB7FE6">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w:t>
      </w:r>
      <w:proofErr w:type="spellStart"/>
      <w:r w:rsidRPr="00A450E0">
        <w:rPr>
          <w:rFonts w:ascii="Tahoma" w:hAnsi="Tahoma" w:cs="Tahoma"/>
          <w:b/>
          <w:sz w:val="32"/>
          <w:szCs w:val="32"/>
        </w:rPr>
        <w:t>Medigap</w:t>
      </w:r>
      <w:proofErr w:type="spellEnd"/>
      <w:r w:rsidR="00A6600B">
        <w:rPr>
          <w:rFonts w:ascii="Tahoma" w:hAnsi="Tahoma" w:cs="Tahoma"/>
          <w:b/>
          <w:sz w:val="32"/>
          <w:szCs w:val="32"/>
        </w:rPr>
        <w:t xml:space="preserve"> </w:t>
      </w:r>
      <w:r w:rsidR="005662CB">
        <w:rPr>
          <w:rFonts w:ascii="Tahoma" w:hAnsi="Tahoma" w:cs="Tahoma"/>
          <w:b/>
          <w:sz w:val="32"/>
          <w:szCs w:val="32"/>
        </w:rPr>
        <w:t>-</w:t>
      </w:r>
      <w:r w:rsidR="00721DCF">
        <w:rPr>
          <w:rFonts w:ascii="Tahoma" w:hAnsi="Tahoma" w:cs="Tahoma"/>
          <w:b/>
          <w:sz w:val="32"/>
          <w:szCs w:val="32"/>
        </w:rPr>
        <w:t xml:space="preserve"> </w:t>
      </w:r>
      <w:r w:rsidR="005662CB">
        <w:rPr>
          <w:rFonts w:ascii="Tahoma" w:hAnsi="Tahoma" w:cs="Tahoma"/>
          <w:b/>
          <w:sz w:val="32"/>
          <w:szCs w:val="32"/>
        </w:rPr>
        <w:t>Massachusetts</w:t>
      </w:r>
    </w:p>
    <w:p w14:paraId="593653DC" w14:textId="77777777" w:rsidR="00216D51" w:rsidRPr="00D070B7" w:rsidRDefault="00216D51" w:rsidP="00216D51">
      <w:pPr>
        <w:pStyle w:val="BodyTextIndent"/>
        <w:jc w:val="both"/>
        <w:rPr>
          <w:b/>
          <w:bCs/>
          <w:sz w:val="28"/>
        </w:rPr>
      </w:pPr>
    </w:p>
    <w:p w14:paraId="143C1144" w14:textId="15959FAC" w:rsidR="00470244" w:rsidRPr="00667413" w:rsidRDefault="00470244" w:rsidP="00470244">
      <w:pPr>
        <w:rPr>
          <w:rFonts w:cs="Minion Pro"/>
          <w:color w:val="000000"/>
        </w:rPr>
      </w:pPr>
      <w:r w:rsidRPr="00667413">
        <w:rPr>
          <w:rFonts w:cs="Minion Pro"/>
          <w:color w:val="000000"/>
        </w:rPr>
        <w:t xml:space="preserve">A </w:t>
      </w:r>
      <w:proofErr w:type="spellStart"/>
      <w:r w:rsidRPr="00667413">
        <w:rPr>
          <w:rFonts w:cs="Minion Pro"/>
          <w:color w:val="000000"/>
        </w:rPr>
        <w:t>Medigap</w:t>
      </w:r>
      <w:proofErr w:type="spellEnd"/>
      <w:r w:rsidRPr="00667413">
        <w:rPr>
          <w:rFonts w:cs="Minion Pro"/>
          <w:color w:val="000000"/>
        </w:rPr>
        <w:t xml:space="preserve"> policy (also called Medicare Supplement Insurance) is private health insurance that supplements Original Medicare. This means it helps pay some of the costs (“gaps”) that Original Medicare doesn’t cover (like copayments, coinsurance, and deductibles). If you have Original Medicare and a </w:t>
      </w:r>
      <w:proofErr w:type="spellStart"/>
      <w:r w:rsidRPr="00667413">
        <w:rPr>
          <w:rFonts w:cs="Minion Pro"/>
          <w:color w:val="000000"/>
        </w:rPr>
        <w:t>Medigap</w:t>
      </w:r>
      <w:proofErr w:type="spellEnd"/>
      <w:r w:rsidRPr="00667413">
        <w:rPr>
          <w:rFonts w:cs="Minion Pro"/>
          <w:color w:val="000000"/>
        </w:rPr>
        <w:t xml:space="preserve"> policy, Medicare will pay its share for covered health care costs then your </w:t>
      </w:r>
      <w:proofErr w:type="spellStart"/>
      <w:r w:rsidRPr="00667413">
        <w:rPr>
          <w:rFonts w:cs="Minion Pro"/>
          <w:color w:val="000000"/>
        </w:rPr>
        <w:t>Medigap</w:t>
      </w:r>
      <w:proofErr w:type="spellEnd"/>
      <w:r w:rsidRPr="00667413">
        <w:rPr>
          <w:rFonts w:cs="Minion Pro"/>
          <w:color w:val="000000"/>
        </w:rPr>
        <w:t xml:space="preserve"> policy pays its share. </w:t>
      </w:r>
    </w:p>
    <w:p w14:paraId="5F6F1838" w14:textId="77777777" w:rsidR="00470244" w:rsidRPr="00667413" w:rsidRDefault="00470244" w:rsidP="00470244">
      <w:pPr>
        <w:rPr>
          <w:rFonts w:cs="Minion Pro"/>
          <w:color w:val="000000"/>
        </w:rPr>
      </w:pPr>
    </w:p>
    <w:p w14:paraId="4401173A" w14:textId="281B402F" w:rsidR="001A243C" w:rsidRPr="00B97160" w:rsidRDefault="001A243C" w:rsidP="001A243C">
      <w:proofErr w:type="spellStart"/>
      <w:r w:rsidRPr="00B97160">
        <w:t>Medigap</w:t>
      </w:r>
      <w:proofErr w:type="spellEnd"/>
      <w:r w:rsidRPr="00B97160">
        <w:t xml:space="preserve"> coverage is different from you</w:t>
      </w:r>
      <w:r>
        <w:t>r</w:t>
      </w:r>
      <w:r w:rsidRPr="00B97160">
        <w:t xml:space="preserve"> &lt;plan name&gt; coverage.  </w:t>
      </w:r>
      <w:proofErr w:type="spellStart"/>
      <w:r w:rsidRPr="00B97160">
        <w:t>Medigap</w:t>
      </w:r>
      <w:proofErr w:type="spellEnd"/>
      <w:r w:rsidRPr="00B97160">
        <w:t xml:space="preserve"> policies only help pay if you are in Original Medicare. You don’t need a </w:t>
      </w:r>
      <w:proofErr w:type="spellStart"/>
      <w:r w:rsidRPr="00B97160">
        <w:t>Medigap</w:t>
      </w:r>
      <w:proofErr w:type="spellEnd"/>
      <w:r w:rsidRPr="00B97160">
        <w:t xml:space="preserve"> policy if you’re in a Medicare health plan.  </w:t>
      </w:r>
    </w:p>
    <w:p w14:paraId="78E4E1B6" w14:textId="77777777" w:rsidR="00216D51" w:rsidRPr="00470244" w:rsidRDefault="00216D51" w:rsidP="001A243C"/>
    <w:p w14:paraId="7FB3F48E" w14:textId="387A157B" w:rsidR="00216D51" w:rsidRPr="007E28DE" w:rsidRDefault="00216D51" w:rsidP="001A243C">
      <w:pPr>
        <w:rPr>
          <w:rFonts w:ascii="Tahoma" w:hAnsi="Tahoma" w:cs="Tahoma"/>
          <w:b/>
          <w:sz w:val="28"/>
          <w:szCs w:val="28"/>
        </w:rPr>
      </w:pPr>
      <w:r w:rsidRPr="007E28DE">
        <w:rPr>
          <w:bCs/>
        </w:rPr>
        <w:t xml:space="preserve">In Massachusetts, there are two </w:t>
      </w:r>
      <w:proofErr w:type="spellStart"/>
      <w:r w:rsidRPr="007E28DE">
        <w:rPr>
          <w:bCs/>
        </w:rPr>
        <w:t>Medigap</w:t>
      </w:r>
      <w:proofErr w:type="spellEnd"/>
      <w:r w:rsidRPr="007E28DE">
        <w:rPr>
          <w:bCs/>
        </w:rPr>
        <w:t xml:space="preserve"> policies: Medicare Supplement Core and Medicare Supplement 1.</w:t>
      </w:r>
      <w:r w:rsidR="001A243C">
        <w:rPr>
          <w:bCs/>
        </w:rPr>
        <w:t xml:space="preserve"> </w:t>
      </w:r>
      <w:r w:rsidRPr="007E28DE">
        <w:rPr>
          <w:bCs/>
        </w:rPr>
        <w:t>I</w:t>
      </w:r>
      <w:r w:rsidRPr="007E28DE">
        <w:t>nsurance companies can charge different premiums for the same policies, so be sure to compare.</w:t>
      </w:r>
    </w:p>
    <w:p w14:paraId="35B9EC17" w14:textId="77777777" w:rsidR="00216D51" w:rsidRPr="00A477E7" w:rsidRDefault="00216D51" w:rsidP="00216D51">
      <w:pPr>
        <w:rPr>
          <w:b/>
        </w:rPr>
      </w:pPr>
    </w:p>
    <w:p w14:paraId="38A2F59D" w14:textId="1AAE4115" w:rsidR="00470244" w:rsidRPr="00A477E7" w:rsidRDefault="00216D51" w:rsidP="00721DCF">
      <w:pPr>
        <w:rPr>
          <w:rFonts w:ascii="Tahoma" w:hAnsi="Tahoma" w:cs="Tahoma"/>
          <w:b/>
        </w:rPr>
      </w:pPr>
      <w:r w:rsidRPr="007E28DE">
        <w:rPr>
          <w:rFonts w:ascii="Tahoma" w:hAnsi="Tahoma" w:cs="Tahoma"/>
          <w:b/>
          <w:sz w:val="28"/>
          <w:szCs w:val="28"/>
        </w:rPr>
        <w:t xml:space="preserve">Your Right to Buy a </w:t>
      </w:r>
      <w:proofErr w:type="spellStart"/>
      <w:r w:rsidRPr="007E28DE">
        <w:rPr>
          <w:rFonts w:ascii="Tahoma" w:hAnsi="Tahoma" w:cs="Tahoma"/>
          <w:b/>
          <w:sz w:val="28"/>
          <w:szCs w:val="28"/>
        </w:rPr>
        <w:t>Medigap</w:t>
      </w:r>
      <w:proofErr w:type="spellEnd"/>
      <w:r w:rsidRPr="007E28DE">
        <w:rPr>
          <w:rFonts w:ascii="Tahoma" w:hAnsi="Tahoma" w:cs="Tahoma"/>
          <w:b/>
          <w:sz w:val="28"/>
          <w:szCs w:val="28"/>
        </w:rPr>
        <w:t xml:space="preserve"> Policy</w:t>
      </w:r>
      <w:r w:rsidR="00470244" w:rsidRPr="00A477E7">
        <w:rPr>
          <w:rFonts w:ascii="Tahoma" w:hAnsi="Tahoma" w:cs="Tahoma"/>
          <w:b/>
        </w:rPr>
        <w:br/>
      </w:r>
      <w:r w:rsidR="00721DCF" w:rsidRPr="00A477E7">
        <w:rPr>
          <w:rFonts w:ascii="Tahoma" w:hAnsi="Tahoma" w:cs="Tahoma"/>
          <w:b/>
        </w:rPr>
        <w:br/>
      </w:r>
      <w:r w:rsidR="00470244" w:rsidRPr="00A477E7">
        <w:rPr>
          <w:rFonts w:cs="Minion Pro"/>
          <w:color w:val="000000"/>
        </w:rPr>
        <w:t>Guaranteed issue rights (also called “</w:t>
      </w:r>
      <w:proofErr w:type="spellStart"/>
      <w:r w:rsidR="00470244" w:rsidRPr="00A477E7">
        <w:rPr>
          <w:rFonts w:cs="Minion Pro"/>
          <w:color w:val="000000"/>
        </w:rPr>
        <w:t>Medigap</w:t>
      </w:r>
      <w:proofErr w:type="spellEnd"/>
      <w:r w:rsidR="00470244" w:rsidRPr="00A477E7">
        <w:rPr>
          <w:rFonts w:cs="Minion Pro"/>
          <w:color w:val="000000"/>
        </w:rPr>
        <w:t xml:space="preserve"> protections”) are rights you have when insurance companies must offer you certain </w:t>
      </w:r>
      <w:proofErr w:type="spellStart"/>
      <w:r w:rsidR="00470244" w:rsidRPr="00A477E7">
        <w:rPr>
          <w:rFonts w:cs="Minion Pro"/>
          <w:color w:val="000000"/>
        </w:rPr>
        <w:t>Medigap</w:t>
      </w:r>
      <w:proofErr w:type="spellEnd"/>
      <w:r w:rsidR="00470244" w:rsidRPr="00A477E7">
        <w:rPr>
          <w:rFonts w:cs="Minion Pro"/>
          <w:color w:val="000000"/>
        </w:rPr>
        <w:t xml:space="preserve"> policies. In most cases, you have a guaranteed issue right when you lose coverage in your Medicare health plan. </w:t>
      </w:r>
      <w:r w:rsidR="00470244" w:rsidRPr="00A477E7">
        <w:t xml:space="preserve">If you buy a </w:t>
      </w:r>
      <w:proofErr w:type="spellStart"/>
      <w:r w:rsidR="00470244" w:rsidRPr="00A477E7">
        <w:t>Medigap</w:t>
      </w:r>
      <w:proofErr w:type="spellEnd"/>
      <w:r w:rsidR="00470244" w:rsidRPr="00A477E7">
        <w:t xml:space="preserve"> policy when you have guaranteed issue rights, the insurance company must sell you a policy, must cover pre-existing conditions, and can’t charge you more because of any health problems. If you’re under 65, you may not be able to buy a </w:t>
      </w:r>
      <w:proofErr w:type="spellStart"/>
      <w:r w:rsidR="00470244" w:rsidRPr="00A477E7">
        <w:t>Medigap</w:t>
      </w:r>
      <w:proofErr w:type="spellEnd"/>
      <w:r w:rsidR="00470244" w:rsidRPr="00A477E7">
        <w:t xml:space="preserve"> policy until you’re 65. </w:t>
      </w:r>
    </w:p>
    <w:p w14:paraId="5EB557E8" w14:textId="77777777" w:rsidR="00470244" w:rsidRDefault="00470244" w:rsidP="00470244"/>
    <w:p w14:paraId="6DFA513F" w14:textId="3FD0971B" w:rsidR="00B01615" w:rsidRPr="002836AA" w:rsidRDefault="00470244" w:rsidP="00B01615">
      <w:r>
        <w:rPr>
          <w:b/>
        </w:rPr>
        <w:t>Because you’re</w:t>
      </w:r>
      <w:r w:rsidRPr="00667413">
        <w:rPr>
          <w:b/>
        </w:rPr>
        <w:t xml:space="preserve"> losing coverage under &lt;Plan Name&gt;, you have a guaranteed issue right to buy a </w:t>
      </w:r>
      <w:proofErr w:type="spellStart"/>
      <w:r w:rsidRPr="00667413">
        <w:rPr>
          <w:b/>
        </w:rPr>
        <w:t>Medigap</w:t>
      </w:r>
      <w:proofErr w:type="spellEnd"/>
      <w:r w:rsidRPr="00667413">
        <w:rPr>
          <w:b/>
        </w:rPr>
        <w:t xml:space="preserve"> policy. </w:t>
      </w:r>
      <w:r>
        <w:rPr>
          <w:b/>
        </w:rPr>
        <w:t xml:space="preserve">Make sure you keep a copy of </w:t>
      </w:r>
      <w:r w:rsidRPr="00667413">
        <w:rPr>
          <w:b/>
        </w:rPr>
        <w:t xml:space="preserve">the letter that says your coverage is ending.  </w:t>
      </w:r>
      <w:r w:rsidR="00B01615" w:rsidRPr="00A455B3">
        <w:rPr>
          <w:b/>
        </w:rPr>
        <w:t xml:space="preserve">Because your coverage under our plan ends December 31, </w:t>
      </w:r>
      <w:r w:rsidR="002A136E">
        <w:rPr>
          <w:b/>
        </w:rPr>
        <w:t>2019</w:t>
      </w:r>
      <w:r w:rsidR="00B01615" w:rsidRPr="00A455B3">
        <w:rPr>
          <w:b/>
        </w:rPr>
        <w:t xml:space="preserve">, you must </w:t>
      </w:r>
      <w:r w:rsidR="00426561">
        <w:rPr>
          <w:b/>
        </w:rPr>
        <w:t>buy</w:t>
      </w:r>
      <w:r w:rsidR="00B01615" w:rsidRPr="00A455B3">
        <w:rPr>
          <w:b/>
        </w:rPr>
        <w:t xml:space="preserve"> a </w:t>
      </w:r>
      <w:proofErr w:type="spellStart"/>
      <w:r w:rsidR="00B01615" w:rsidRPr="00A455B3">
        <w:rPr>
          <w:b/>
        </w:rPr>
        <w:t>Medigap</w:t>
      </w:r>
      <w:proofErr w:type="spellEnd"/>
      <w:r w:rsidR="00B01615" w:rsidRPr="00A455B3">
        <w:rPr>
          <w:b/>
        </w:rPr>
        <w:t xml:space="preserve"> policy no later than March </w:t>
      </w:r>
      <w:r w:rsidR="002A136E">
        <w:rPr>
          <w:b/>
        </w:rPr>
        <w:t>3, 2020</w:t>
      </w:r>
      <w:r w:rsidR="00B01615" w:rsidRPr="00A455B3">
        <w:rPr>
          <w:b/>
        </w:rPr>
        <w:t>.</w:t>
      </w:r>
      <w:r w:rsidR="00B227E1">
        <w:rPr>
          <w:b/>
        </w:rPr>
        <w:t xml:space="preserve"> </w:t>
      </w:r>
      <w:r w:rsidR="00B01615" w:rsidRPr="00A455B3">
        <w:rPr>
          <w:b/>
        </w:rPr>
        <w:t xml:space="preserve">If you leave our plan before December 31, </w:t>
      </w:r>
      <w:r w:rsidR="002A136E">
        <w:rPr>
          <w:b/>
        </w:rPr>
        <w:t>2019</w:t>
      </w:r>
      <w:r w:rsidR="00B01615" w:rsidRPr="00A455B3">
        <w:rPr>
          <w:b/>
        </w:rPr>
        <w:t xml:space="preserve">, you have 63 calendar days from the day your coverage ends to </w:t>
      </w:r>
      <w:r w:rsidR="00426561">
        <w:rPr>
          <w:b/>
        </w:rPr>
        <w:t xml:space="preserve">buy </w:t>
      </w:r>
      <w:r w:rsidR="00B01615" w:rsidRPr="00A455B3">
        <w:rPr>
          <w:b/>
        </w:rPr>
        <w:t xml:space="preserve">a </w:t>
      </w:r>
      <w:proofErr w:type="spellStart"/>
      <w:r w:rsidR="00B01615" w:rsidRPr="00A455B3">
        <w:rPr>
          <w:b/>
        </w:rPr>
        <w:t>Medigap</w:t>
      </w:r>
      <w:proofErr w:type="spellEnd"/>
      <w:r w:rsidR="00B01615" w:rsidRPr="00A455B3">
        <w:rPr>
          <w:b/>
        </w:rPr>
        <w:t xml:space="preserve"> policy.</w:t>
      </w:r>
    </w:p>
    <w:p w14:paraId="370BC24B" w14:textId="77777777" w:rsidR="00470244" w:rsidRPr="00667413" w:rsidRDefault="00470244" w:rsidP="00470244">
      <w:pPr>
        <w:rPr>
          <w:b/>
        </w:rPr>
      </w:pPr>
    </w:p>
    <w:p w14:paraId="59297A02" w14:textId="77777777" w:rsidR="00B01615" w:rsidRPr="002836AA" w:rsidRDefault="00B01615" w:rsidP="00B01615">
      <w:pPr>
        <w:spacing w:after="120"/>
        <w:rPr>
          <w:color w:val="000000"/>
        </w:rPr>
      </w:pPr>
      <w:r w:rsidRPr="002836AA">
        <w:t xml:space="preserve">You may also have the right </w:t>
      </w:r>
      <w:r w:rsidRPr="002836AA">
        <w:rPr>
          <w:color w:val="000000"/>
        </w:rPr>
        <w:t xml:space="preserve">to buy </w:t>
      </w:r>
      <w:r>
        <w:rPr>
          <w:color w:val="000000"/>
        </w:rPr>
        <w:t xml:space="preserve">certain </w:t>
      </w:r>
      <w:proofErr w:type="spellStart"/>
      <w:r>
        <w:rPr>
          <w:color w:val="000000"/>
        </w:rPr>
        <w:t>Medigap</w:t>
      </w:r>
      <w:proofErr w:type="spellEnd"/>
      <w:r>
        <w:rPr>
          <w:color w:val="000000"/>
        </w:rPr>
        <w:t xml:space="preserve"> policies</w:t>
      </w:r>
      <w:r w:rsidRPr="002836AA">
        <w:rPr>
          <w:color w:val="000000"/>
        </w:rPr>
        <w:t>,</w:t>
      </w:r>
      <w:r w:rsidRPr="002836AA">
        <w:t xml:space="preserve"> in these situations:</w:t>
      </w:r>
    </w:p>
    <w:p w14:paraId="273A7280" w14:textId="77777777" w:rsidR="00B01615" w:rsidRPr="002836AA" w:rsidRDefault="00B01615" w:rsidP="00B01615">
      <w:pPr>
        <w:pStyle w:val="ListParagraph"/>
        <w:numPr>
          <w:ilvl w:val="0"/>
          <w:numId w:val="10"/>
        </w:numPr>
        <w:spacing w:after="200"/>
        <w:contextualSpacing/>
      </w:pPr>
      <w:r w:rsidRPr="002836AA">
        <w:t>If you first got Medicare Part B in the last 6 months.</w:t>
      </w:r>
    </w:p>
    <w:p w14:paraId="08474ED4" w14:textId="77777777" w:rsidR="00D96C54" w:rsidRDefault="00B01615" w:rsidP="00D96C54">
      <w:pPr>
        <w:pStyle w:val="ListParagraph"/>
        <w:numPr>
          <w:ilvl w:val="0"/>
          <w:numId w:val="10"/>
        </w:numPr>
        <w:spacing w:after="200"/>
        <w:contextualSpacing/>
      </w:pPr>
      <w:r w:rsidRPr="002836AA">
        <w:t>If you were initially enrolled in Part B based on disability before turning 65, and you turned 65 within the past 6 months.</w:t>
      </w:r>
    </w:p>
    <w:p w14:paraId="32A7C294" w14:textId="77777777" w:rsidR="00692D59" w:rsidRDefault="00B01615" w:rsidP="00D96C54">
      <w:pPr>
        <w:pStyle w:val="ListParagraph"/>
        <w:numPr>
          <w:ilvl w:val="0"/>
          <w:numId w:val="10"/>
        </w:numPr>
        <w:spacing w:after="200"/>
        <w:contextualSpacing/>
      </w:pPr>
      <w:r>
        <w:t xml:space="preserve">You joined a Medicare </w:t>
      </w:r>
      <w:r w:rsidR="00CD405C">
        <w:t>Advantage plan or Program</w:t>
      </w:r>
      <w:r w:rsidR="005F5024">
        <w:t>s</w:t>
      </w:r>
      <w:r w:rsidR="00CD405C">
        <w:t xml:space="preserve"> </w:t>
      </w:r>
      <w:r>
        <w:t>of All-Inclusive Care for the Elderly (PACE) when you were first eligible for Medicare Part A at 65, and within the first 12 months (in some cases 24 months) of joining, you decide you want to switch to Original Medicare.</w:t>
      </w:r>
    </w:p>
    <w:p w14:paraId="68E07E02" w14:textId="77777777" w:rsidR="00B01615" w:rsidRPr="007E28DE" w:rsidRDefault="00B01615" w:rsidP="00B01615">
      <w:pPr>
        <w:pStyle w:val="ListParagraph"/>
        <w:numPr>
          <w:ilvl w:val="0"/>
          <w:numId w:val="10"/>
        </w:numPr>
        <w:spacing w:after="200"/>
        <w:contextualSpacing/>
      </w:pPr>
      <w:r>
        <w:t xml:space="preserve">You dropped a </w:t>
      </w:r>
      <w:proofErr w:type="spellStart"/>
      <w:r>
        <w:t>Medigap</w:t>
      </w:r>
      <w:proofErr w:type="spellEnd"/>
      <w:r>
        <w:t xml:space="preserve"> policy to join a Medicare Advantage Plan (or to switch to a Medicare SELECT policy) for the first time, you have been in the plan less than a year, and you want to switch back. </w:t>
      </w:r>
    </w:p>
    <w:p w14:paraId="074EEF31" w14:textId="77777777" w:rsidR="00B01615" w:rsidRDefault="00B01615" w:rsidP="00470244">
      <w:pPr>
        <w:spacing w:after="200"/>
        <w:contextualSpacing/>
      </w:pPr>
    </w:p>
    <w:p w14:paraId="51F7CF5C" w14:textId="77777777" w:rsidR="005D7AB0" w:rsidRDefault="005D7AB0" w:rsidP="00470244">
      <w:pPr>
        <w:spacing w:after="200"/>
        <w:contextualSpacing/>
      </w:pPr>
    </w:p>
    <w:p w14:paraId="7A3AE3D1" w14:textId="77777777" w:rsidR="00D2659E" w:rsidRPr="00667413" w:rsidRDefault="00D2659E" w:rsidP="00470244">
      <w:pPr>
        <w:spacing w:after="200"/>
        <w:contextualSpacing/>
      </w:pPr>
    </w:p>
    <w:p w14:paraId="4042D1E5" w14:textId="77777777" w:rsidR="00216D51" w:rsidRPr="007E28DE" w:rsidRDefault="00216D51" w:rsidP="00216D51">
      <w:pPr>
        <w:rPr>
          <w:rFonts w:ascii="Tahoma" w:hAnsi="Tahoma" w:cs="Tahoma"/>
          <w:sz w:val="28"/>
          <w:szCs w:val="28"/>
        </w:rPr>
      </w:pPr>
      <w:proofErr w:type="spellStart"/>
      <w:r w:rsidRPr="007E28DE">
        <w:rPr>
          <w:rFonts w:ascii="Tahoma" w:hAnsi="Tahoma" w:cs="Tahoma"/>
          <w:b/>
          <w:sz w:val="28"/>
          <w:szCs w:val="28"/>
        </w:rPr>
        <w:lastRenderedPageBreak/>
        <w:t>Medigap</w:t>
      </w:r>
      <w:proofErr w:type="spellEnd"/>
      <w:r w:rsidRPr="007E28DE">
        <w:rPr>
          <w:rFonts w:ascii="Tahoma" w:hAnsi="Tahoma" w:cs="Tahoma"/>
          <w:b/>
          <w:sz w:val="28"/>
          <w:szCs w:val="28"/>
        </w:rPr>
        <w:t xml:space="preserve"> Open Enrollment in Massachusetts</w:t>
      </w:r>
    </w:p>
    <w:p w14:paraId="5E7B1987" w14:textId="77777777" w:rsidR="00947204" w:rsidRDefault="00947204" w:rsidP="00A477E7">
      <w:pPr>
        <w:pStyle w:val="BodyText"/>
        <w:spacing w:after="0"/>
      </w:pPr>
    </w:p>
    <w:p w14:paraId="338F39FE" w14:textId="1256F61D" w:rsidR="00023BA9" w:rsidRDefault="00947204" w:rsidP="00A477E7">
      <w:r w:rsidRPr="007E28DE">
        <w:t>Massachusetts also has an Annual Open Enrollment Period</w:t>
      </w:r>
      <w:r w:rsidR="00721DCF">
        <w:t xml:space="preserve"> for </w:t>
      </w:r>
      <w:proofErr w:type="spellStart"/>
      <w:r w:rsidR="00721DCF">
        <w:t>Medigap</w:t>
      </w:r>
      <w:proofErr w:type="spellEnd"/>
      <w:r w:rsidRPr="007E28DE">
        <w:t xml:space="preserve"> that </w:t>
      </w:r>
      <w:r w:rsidR="00721DCF">
        <w:t xml:space="preserve">runs from </w:t>
      </w:r>
      <w:r w:rsidR="00721DCF">
        <w:br/>
        <w:t xml:space="preserve">February 1, </w:t>
      </w:r>
      <w:r w:rsidR="002A136E">
        <w:t>2020</w:t>
      </w:r>
      <w:r w:rsidR="00721DCF">
        <w:t>, through March 3</w:t>
      </w:r>
      <w:r w:rsidR="00512910">
        <w:t xml:space="preserve">1, </w:t>
      </w:r>
      <w:r w:rsidR="002A136E">
        <w:t>2020</w:t>
      </w:r>
      <w:r w:rsidRPr="007E28DE">
        <w:t>.</w:t>
      </w:r>
      <w:r w:rsidR="00A51EC6">
        <w:t xml:space="preserve"> </w:t>
      </w:r>
      <w:r w:rsidRPr="007E28DE">
        <w:t>If you</w:t>
      </w:r>
      <w:r w:rsidR="003036A3">
        <w:t xml:space="preserve"> elect </w:t>
      </w:r>
      <w:r w:rsidRPr="007E28DE">
        <w:t xml:space="preserve">to buy a </w:t>
      </w:r>
      <w:proofErr w:type="spellStart"/>
      <w:r w:rsidRPr="007E28DE">
        <w:t>Medigap</w:t>
      </w:r>
      <w:proofErr w:type="spellEnd"/>
      <w:r w:rsidRPr="007E28DE">
        <w:t xml:space="preserve"> policy during this time, your </w:t>
      </w:r>
      <w:r w:rsidR="00C91699" w:rsidRPr="007E28DE">
        <w:t xml:space="preserve">coverage </w:t>
      </w:r>
      <w:r w:rsidR="009322AB">
        <w:t xml:space="preserve">will </w:t>
      </w:r>
      <w:r w:rsidR="00C91699">
        <w:t>be</w:t>
      </w:r>
      <w:r w:rsidR="00721DCF">
        <w:t xml:space="preserve"> effective </w:t>
      </w:r>
      <w:r w:rsidR="003036A3">
        <w:t xml:space="preserve">on </w:t>
      </w:r>
      <w:r w:rsidR="00721DCF">
        <w:t xml:space="preserve">June 1, </w:t>
      </w:r>
      <w:r w:rsidR="002A136E">
        <w:t>2020</w:t>
      </w:r>
      <w:r w:rsidR="00721DCF">
        <w:t xml:space="preserve">. </w:t>
      </w:r>
    </w:p>
    <w:p w14:paraId="18B098F9" w14:textId="77777777" w:rsidR="00470244" w:rsidRPr="00A477E7" w:rsidRDefault="00721DCF" w:rsidP="00A477E7">
      <w:pPr>
        <w:rPr>
          <w:rFonts w:ascii="Tahoma" w:hAnsi="Tahoma" w:cs="Tahoma"/>
          <w:b/>
          <w:sz w:val="28"/>
          <w:szCs w:val="28"/>
        </w:rPr>
      </w:pPr>
      <w:r>
        <w:br/>
      </w:r>
      <w:r w:rsidR="00470244" w:rsidRPr="00A477E7">
        <w:rPr>
          <w:rFonts w:ascii="Tahoma" w:hAnsi="Tahoma" w:cs="Tahoma"/>
          <w:b/>
          <w:sz w:val="28"/>
          <w:szCs w:val="28"/>
        </w:rPr>
        <w:t xml:space="preserve">You Can </w:t>
      </w:r>
      <w:r w:rsidR="00426561" w:rsidRPr="00A477E7">
        <w:rPr>
          <w:rFonts w:ascii="Tahoma" w:hAnsi="Tahoma" w:cs="Tahoma"/>
          <w:b/>
          <w:sz w:val="28"/>
          <w:szCs w:val="28"/>
        </w:rPr>
        <w:t>Buy</w:t>
      </w:r>
      <w:r w:rsidR="00470244" w:rsidRPr="00A477E7">
        <w:rPr>
          <w:rFonts w:ascii="Tahoma" w:hAnsi="Tahoma" w:cs="Tahoma"/>
          <w:b/>
          <w:sz w:val="28"/>
          <w:szCs w:val="28"/>
        </w:rPr>
        <w:t xml:space="preserve"> a </w:t>
      </w:r>
      <w:proofErr w:type="spellStart"/>
      <w:r w:rsidR="00470244" w:rsidRPr="00A477E7">
        <w:rPr>
          <w:rFonts w:ascii="Tahoma" w:hAnsi="Tahoma" w:cs="Tahoma"/>
          <w:b/>
          <w:sz w:val="28"/>
          <w:szCs w:val="28"/>
        </w:rPr>
        <w:t>Medigap</w:t>
      </w:r>
      <w:proofErr w:type="spellEnd"/>
      <w:r w:rsidR="00470244" w:rsidRPr="00A477E7">
        <w:rPr>
          <w:rFonts w:ascii="Tahoma" w:hAnsi="Tahoma" w:cs="Tahoma"/>
          <w:b/>
          <w:sz w:val="28"/>
          <w:szCs w:val="28"/>
        </w:rPr>
        <w:t xml:space="preserve"> Policy Now</w:t>
      </w:r>
    </w:p>
    <w:p w14:paraId="49E937D0" w14:textId="77777777" w:rsidR="00470244" w:rsidRPr="00A477E7" w:rsidRDefault="00470244" w:rsidP="00A477E7"/>
    <w:p w14:paraId="130EF89D" w14:textId="77777777" w:rsidR="00470244" w:rsidRPr="00A455B3" w:rsidRDefault="00470244" w:rsidP="00A477E7">
      <w:r w:rsidRPr="00A455B3">
        <w:t xml:space="preserve">If you want to buy a </w:t>
      </w:r>
      <w:proofErr w:type="spellStart"/>
      <w:r w:rsidRPr="00A455B3">
        <w:t>Medigap</w:t>
      </w:r>
      <w:proofErr w:type="spellEnd"/>
      <w:r w:rsidRPr="00A455B3">
        <w:t xml:space="preserve"> policy, follow these steps:</w:t>
      </w:r>
      <w:r>
        <w:br/>
      </w:r>
    </w:p>
    <w:p w14:paraId="40644E8A" w14:textId="77777777" w:rsidR="00470244" w:rsidRDefault="00470244" w:rsidP="00A477E7">
      <w:pPr>
        <w:pStyle w:val="ListParagraph"/>
        <w:numPr>
          <w:ilvl w:val="0"/>
          <w:numId w:val="14"/>
        </w:numPr>
      </w:pPr>
      <w:r>
        <w:t xml:space="preserve">Call &lt;Name of SHIP&gt; to learn more about which policies are available.  </w:t>
      </w:r>
    </w:p>
    <w:p w14:paraId="6325E41D" w14:textId="77777777" w:rsidR="00470244" w:rsidRPr="00A455B3" w:rsidRDefault="00470244" w:rsidP="00A477E7">
      <w:pPr>
        <w:pStyle w:val="ListParagraph"/>
        <w:numPr>
          <w:ilvl w:val="0"/>
          <w:numId w:val="14"/>
        </w:numPr>
      </w:pPr>
      <w:r w:rsidRPr="00A455B3">
        <w:t xml:space="preserve">Contact the company that sells the </w:t>
      </w:r>
      <w:proofErr w:type="spellStart"/>
      <w:r w:rsidRPr="00A455B3">
        <w:t>Medigap</w:t>
      </w:r>
      <w:proofErr w:type="spellEnd"/>
      <w:r w:rsidRPr="00A455B3">
        <w:t xml:space="preserve"> policy and ask for an application. </w:t>
      </w:r>
    </w:p>
    <w:p w14:paraId="3FAD2086" w14:textId="2773F986" w:rsidR="00B01615" w:rsidRPr="00A455B3" w:rsidRDefault="00B01615" w:rsidP="00A477E7">
      <w:pPr>
        <w:pStyle w:val="ListParagraph"/>
        <w:numPr>
          <w:ilvl w:val="0"/>
          <w:numId w:val="14"/>
        </w:numPr>
      </w:pPr>
      <w:r w:rsidRPr="00A455B3">
        <w:t>Fill out the application, and make a copy of the letter that came with this mailing.</w:t>
      </w:r>
      <w:r w:rsidR="005219BF">
        <w:t xml:space="preserve"> </w:t>
      </w:r>
      <w:r w:rsidRPr="00A455B3">
        <w:t xml:space="preserve">It will prove that you have special rights to buy a </w:t>
      </w:r>
      <w:proofErr w:type="spellStart"/>
      <w:r w:rsidRPr="00A455B3">
        <w:t>Medigap</w:t>
      </w:r>
      <w:proofErr w:type="spellEnd"/>
      <w:r w:rsidRPr="00A455B3">
        <w:t xml:space="preserve"> policy. </w:t>
      </w:r>
    </w:p>
    <w:p w14:paraId="6FC59569" w14:textId="77777777" w:rsidR="00470244" w:rsidRPr="000867A8" w:rsidRDefault="00B01615" w:rsidP="00A477E7">
      <w:pPr>
        <w:pStyle w:val="ListParagraph"/>
        <w:numPr>
          <w:ilvl w:val="0"/>
          <w:numId w:val="14"/>
        </w:numPr>
      </w:pPr>
      <w:r w:rsidRPr="00A455B3">
        <w:t xml:space="preserve">Mail the application and a copy of the letter to the </w:t>
      </w:r>
      <w:proofErr w:type="spellStart"/>
      <w:r w:rsidRPr="00A455B3">
        <w:t>Medigap</w:t>
      </w:r>
      <w:proofErr w:type="spellEnd"/>
      <w:r w:rsidRPr="00A455B3">
        <w:t xml:space="preserve"> insurance company.</w:t>
      </w:r>
      <w:r w:rsidR="000867A8">
        <w:br/>
      </w:r>
    </w:p>
    <w:p w14:paraId="632875E8" w14:textId="031F28B1" w:rsidR="00512B09" w:rsidRPr="00031EE5" w:rsidRDefault="00721DCF" w:rsidP="00512B09">
      <w:r>
        <w:rPr>
          <w:rFonts w:ascii="Tahoma" w:hAnsi="Tahoma" w:cs="Tahoma"/>
          <w:b/>
          <w:sz w:val="28"/>
          <w:szCs w:val="28"/>
        </w:rPr>
        <w:t>Get Help Comparing Your Options</w:t>
      </w:r>
      <w:r w:rsidR="00470244">
        <w:rPr>
          <w:rFonts w:ascii="Tahoma" w:hAnsi="Tahoma" w:cs="Tahoma"/>
          <w:b/>
          <w:sz w:val="28"/>
          <w:szCs w:val="28"/>
        </w:rPr>
        <w:br/>
      </w:r>
      <w:r w:rsidR="00512B09">
        <w:t>&lt;</w:t>
      </w:r>
      <w:r w:rsidR="00512B09">
        <w:rPr>
          <w:i/>
        </w:rPr>
        <w:t xml:space="preserve">plans opting to notify enrollees of </w:t>
      </w:r>
      <w:r w:rsidR="00512B09" w:rsidRPr="008E71DF">
        <w:rPr>
          <w:i/>
          <w:spacing w:val="5"/>
        </w:rPr>
        <w:t>alternative enrollment options</w:t>
      </w:r>
      <w:r w:rsidR="00512B09">
        <w:rPr>
          <w:i/>
          <w:spacing w:val="5"/>
        </w:rPr>
        <w:t xml:space="preserve"> through outbound calls should</w:t>
      </w:r>
      <w:r w:rsidR="008A6754">
        <w:rPr>
          <w:i/>
          <w:spacing w:val="5"/>
        </w:rPr>
        <w:t xml:space="preserve"> include the following language</w:t>
      </w:r>
      <w:r w:rsidR="00512B09">
        <w:rPr>
          <w:i/>
          <w:spacing w:val="5"/>
        </w:rPr>
        <w:t xml:space="preserve">: </w:t>
      </w:r>
      <w:r w:rsidR="00512B09">
        <w:t>&lt;Plan Name&gt; will call you to explain how you can get help comparing plans</w:t>
      </w:r>
      <w:r w:rsidR="00E31EE8">
        <w:t>. You can also</w:t>
      </w:r>
      <w:r w:rsidR="00512B09">
        <w:t>:&gt;</w:t>
      </w:r>
    </w:p>
    <w:p w14:paraId="0A01CA18" w14:textId="77777777" w:rsidR="00470244" w:rsidRPr="00031EE5" w:rsidRDefault="00470244" w:rsidP="00470244"/>
    <w:p w14:paraId="01B2B265" w14:textId="70B31789" w:rsidR="00B01615" w:rsidRPr="00B01615" w:rsidRDefault="00470244" w:rsidP="00470244">
      <w:pPr>
        <w:pStyle w:val="BodyTextIndent2"/>
        <w:numPr>
          <w:ilvl w:val="0"/>
          <w:numId w:val="4"/>
        </w:numPr>
        <w:spacing w:after="0" w:line="240" w:lineRule="auto"/>
        <w:rPr>
          <w:b/>
        </w:rPr>
      </w:pPr>
      <w:r w:rsidRPr="00031EE5">
        <w:rPr>
          <w:b/>
        </w:rPr>
        <w:t>Call &lt;Name of SHIP&gt; at &lt;SHIP Phone&gt;</w:t>
      </w:r>
      <w:r>
        <w:rPr>
          <w:b/>
        </w:rPr>
        <w:t xml:space="preserve">. </w:t>
      </w:r>
      <w:r>
        <w:t>C</w:t>
      </w:r>
      <w:r w:rsidRPr="00031EE5">
        <w:t>ounselors are available to answer your questions, discuss your needs, and give you information about your options</w:t>
      </w:r>
      <w:r>
        <w:t xml:space="preserve"> and </w:t>
      </w:r>
      <w:proofErr w:type="spellStart"/>
      <w:r>
        <w:t>Medigap</w:t>
      </w:r>
      <w:proofErr w:type="spellEnd"/>
      <w:r>
        <w:t xml:space="preserve"> policies</w:t>
      </w:r>
      <w:r w:rsidRPr="00031EE5">
        <w:t xml:space="preserve">. </w:t>
      </w:r>
      <w:r>
        <w:t xml:space="preserve">All counseling is </w:t>
      </w:r>
      <w:r w:rsidRPr="004E7251">
        <w:rPr>
          <w:b/>
          <w:u w:val="single"/>
        </w:rPr>
        <w:t>free</w:t>
      </w:r>
      <w:r>
        <w:t>. TTY users should call &lt;SHIP TTY&gt;.</w:t>
      </w:r>
    </w:p>
    <w:p w14:paraId="3F727E98" w14:textId="49BD1C98" w:rsidR="00470244" w:rsidRPr="00031EE5" w:rsidRDefault="00B01615" w:rsidP="000B3421">
      <w:pPr>
        <w:pStyle w:val="BodyTextIndent2"/>
        <w:numPr>
          <w:ilvl w:val="0"/>
          <w:numId w:val="4"/>
        </w:numPr>
        <w:spacing w:after="0" w:line="240" w:lineRule="auto"/>
      </w:pPr>
      <w:r w:rsidRPr="00A477E7">
        <w:rPr>
          <w:b/>
        </w:rPr>
        <w:t xml:space="preserve">Visit </w:t>
      </w:r>
      <w:hyperlink r:id="rId9" w:history="1">
        <w:r w:rsidR="00426561" w:rsidRPr="00A477E7">
          <w:rPr>
            <w:rStyle w:val="Hyperlink"/>
            <w:b/>
          </w:rPr>
          <w:t>M</w:t>
        </w:r>
        <w:r w:rsidRPr="00A477E7">
          <w:rPr>
            <w:rStyle w:val="Hyperlink"/>
            <w:b/>
          </w:rPr>
          <w:t>edicare.gov</w:t>
        </w:r>
      </w:hyperlink>
      <w:r w:rsidRPr="00A477E7">
        <w:rPr>
          <w:b/>
        </w:rPr>
        <w:t>.</w:t>
      </w:r>
      <w:r w:rsidRPr="00031EE5">
        <w:t xml:space="preserve"> </w:t>
      </w:r>
      <w:r w:rsidR="0018225B">
        <w:t xml:space="preserve">Click on “Supplements &amp; Other Insurance” for information on </w:t>
      </w:r>
      <w:proofErr w:type="spellStart"/>
      <w:r w:rsidR="0018225B">
        <w:t>Medigap</w:t>
      </w:r>
      <w:proofErr w:type="spellEnd"/>
      <w:r w:rsidR="0018225B">
        <w:t xml:space="preserve"> policies and tools that can help you find plans available in your area.</w:t>
      </w:r>
      <w:r w:rsidR="00470244" w:rsidRPr="00A477E7">
        <w:rPr>
          <w:b/>
        </w:rPr>
        <w:br/>
        <w:t xml:space="preserve">Call 1-800-MEDICARE (1-800-633-4227). </w:t>
      </w:r>
      <w:r w:rsidR="00470244" w:rsidRPr="00031EE5">
        <w:t xml:space="preserve">This toll-free help line is available 24 hours a </w:t>
      </w:r>
      <w:r w:rsidR="00470244" w:rsidRPr="00945EC1">
        <w:t>day</w:t>
      </w:r>
      <w:r w:rsidR="00470244" w:rsidRPr="00945EC1">
        <w:rPr>
          <w:rFonts w:ascii="Times New (W1)" w:hAnsi="Times New (W1)"/>
        </w:rPr>
        <w:t>,</w:t>
      </w:r>
      <w:r w:rsidR="00470244">
        <w:t xml:space="preserve"> 7</w:t>
      </w:r>
      <w:r w:rsidR="00470244" w:rsidRPr="00031EE5">
        <w:t xml:space="preserve"> days a week. TTY users should call </w:t>
      </w:r>
      <w:r w:rsidR="00470244">
        <w:t>1-877-486-2048.</w:t>
      </w:r>
    </w:p>
    <w:p w14:paraId="266F6603" w14:textId="77777777" w:rsidR="00470244" w:rsidRPr="00031EE5" w:rsidRDefault="00470244" w:rsidP="00470244">
      <w:pPr>
        <w:ind w:left="576"/>
      </w:pPr>
    </w:p>
    <w:p w14:paraId="1AA954F0" w14:textId="219AC946" w:rsidR="005662CB" w:rsidRDefault="00512B09" w:rsidP="002C0057">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p>
    <w:p w14:paraId="30867153" w14:textId="77777777" w:rsidR="00761B13" w:rsidRDefault="00761B13" w:rsidP="002C0057"/>
    <w:p w14:paraId="05D1E1EF" w14:textId="77777777" w:rsidR="00761B13" w:rsidRDefault="00761B13" w:rsidP="002C0057">
      <w:bookmarkStart w:id="0" w:name="_GoBack"/>
      <w:bookmarkEnd w:id="0"/>
    </w:p>
    <w:p w14:paraId="5FD53B4E" w14:textId="77777777" w:rsidR="00761B13" w:rsidRDefault="00761B13" w:rsidP="002C0057"/>
    <w:p w14:paraId="125102FE" w14:textId="77777777" w:rsidR="00761B13" w:rsidRDefault="00761B13" w:rsidP="002C0057"/>
    <w:p w14:paraId="48EC9414" w14:textId="77777777" w:rsidR="00761B13" w:rsidRDefault="00761B13" w:rsidP="002C0057"/>
    <w:p w14:paraId="0C2F41E1" w14:textId="77777777" w:rsidR="00761B13" w:rsidRDefault="00761B13" w:rsidP="002C0057"/>
    <w:p w14:paraId="76FEC88F" w14:textId="77777777" w:rsidR="005D7AB0" w:rsidRDefault="005D7AB0" w:rsidP="002C0057"/>
    <w:p w14:paraId="276111E2" w14:textId="77777777" w:rsidR="005D7AB0" w:rsidRDefault="005D7AB0" w:rsidP="002C0057"/>
    <w:p w14:paraId="74C0B165" w14:textId="77777777" w:rsidR="00512910" w:rsidRDefault="00512910" w:rsidP="00512910">
      <w:r>
        <w:t>You can get this information for free in other formats, such as large print, braille, or audio. Call &lt;toll free number&gt;. The call is free.</w:t>
      </w:r>
    </w:p>
    <w:p w14:paraId="0BFF0987" w14:textId="77777777" w:rsidR="00761B13" w:rsidRDefault="00761B13" w:rsidP="002C0057"/>
    <w:p w14:paraId="3793251F" w14:textId="37159098" w:rsidR="00C94399" w:rsidRPr="00BE0DB9" w:rsidRDefault="00C94399" w:rsidP="00C94399">
      <w:r w:rsidRPr="00BE0DB9">
        <w:t>“ATTENTION: If you speak [insert language], language assistance services, free of charge, are available to you.  Call 1-XXX-XXX-XXXX (TTY: 1-XXX-XXX-XXXX).”</w:t>
      </w:r>
    </w:p>
    <w:p w14:paraId="47FBD825" w14:textId="77777777" w:rsidR="00761B13" w:rsidRDefault="00761B13" w:rsidP="002C0057"/>
    <w:p w14:paraId="6F569236" w14:textId="67340246" w:rsidR="00C94399" w:rsidRPr="007E28DE" w:rsidRDefault="00C94399" w:rsidP="002C0057">
      <w:r>
        <w:t>[Material ID]</w:t>
      </w:r>
    </w:p>
    <w:sectPr w:rsidR="00C94399" w:rsidRPr="007E28DE" w:rsidSect="007100DA">
      <w:headerReference w:type="default" r:id="rId10"/>
      <w:footerReference w:type="default" r:id="rId11"/>
      <w:pgSz w:w="12240" w:h="15840"/>
      <w:pgMar w:top="1152" w:right="1440" w:bottom="1152"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FC0D5" w14:textId="77777777" w:rsidR="00DB3DDE" w:rsidRDefault="00DB3DDE" w:rsidP="00216D51">
      <w:r>
        <w:separator/>
      </w:r>
    </w:p>
  </w:endnote>
  <w:endnote w:type="continuationSeparator" w:id="0">
    <w:p w14:paraId="1BEE7AA9" w14:textId="77777777" w:rsidR="00DB3DDE" w:rsidRDefault="00DB3DD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10EC2" w14:textId="77777777" w:rsidR="0084158D" w:rsidRDefault="0084158D">
    <w:pPr>
      <w:pStyle w:val="Footer"/>
    </w:pPr>
  </w:p>
  <w:p w14:paraId="17BFFFB2" w14:textId="77777777" w:rsidR="0084158D" w:rsidRDefault="0084158D" w:rsidP="00D6542D">
    <w:pPr>
      <w:pStyle w:val="Footer"/>
    </w:pPr>
  </w:p>
  <w:p w14:paraId="3BC113A0" w14:textId="77777777" w:rsidR="0084158D" w:rsidRDefault="00841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EE299" w14:textId="77777777" w:rsidR="00DB3DDE" w:rsidRDefault="00DB3DDE" w:rsidP="00216D51">
      <w:r>
        <w:separator/>
      </w:r>
    </w:p>
  </w:footnote>
  <w:footnote w:type="continuationSeparator" w:id="0">
    <w:p w14:paraId="7C78B8F0" w14:textId="77777777" w:rsidR="00DB3DDE" w:rsidRDefault="00DB3DDE"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0B3F" w14:textId="77777777" w:rsidR="0084158D" w:rsidRDefault="0084158D"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B60A0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A05AD0"/>
    <w:multiLevelType w:val="hybridMultilevel"/>
    <w:tmpl w:val="3360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20"/>
  <w:displayHorizontalDrawingGridEvery w:val="2"/>
  <w:characterSpacingControl w:val="doNotCompress"/>
  <w:hdrShapeDefaults>
    <o:shapedefaults v:ext="edit" spidmax="59393"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23BA9"/>
    <w:rsid w:val="00067EEF"/>
    <w:rsid w:val="000867A8"/>
    <w:rsid w:val="000B3421"/>
    <w:rsid w:val="000B3CB2"/>
    <w:rsid w:val="000F40EF"/>
    <w:rsid w:val="000F5745"/>
    <w:rsid w:val="0010000B"/>
    <w:rsid w:val="00102DA0"/>
    <w:rsid w:val="00122A34"/>
    <w:rsid w:val="00151784"/>
    <w:rsid w:val="0018225B"/>
    <w:rsid w:val="00185111"/>
    <w:rsid w:val="00187220"/>
    <w:rsid w:val="001A243C"/>
    <w:rsid w:val="001E1157"/>
    <w:rsid w:val="001E7439"/>
    <w:rsid w:val="001F2FF3"/>
    <w:rsid w:val="00216D51"/>
    <w:rsid w:val="00221864"/>
    <w:rsid w:val="0022268E"/>
    <w:rsid w:val="0024354A"/>
    <w:rsid w:val="0029278A"/>
    <w:rsid w:val="002A136E"/>
    <w:rsid w:val="002A1AD3"/>
    <w:rsid w:val="002C0057"/>
    <w:rsid w:val="002D5AF0"/>
    <w:rsid w:val="002F2272"/>
    <w:rsid w:val="003036A3"/>
    <w:rsid w:val="0033406E"/>
    <w:rsid w:val="00340312"/>
    <w:rsid w:val="003578FD"/>
    <w:rsid w:val="0038356A"/>
    <w:rsid w:val="003A3326"/>
    <w:rsid w:val="003F302F"/>
    <w:rsid w:val="00400753"/>
    <w:rsid w:val="00400F39"/>
    <w:rsid w:val="004065E0"/>
    <w:rsid w:val="00413823"/>
    <w:rsid w:val="00426561"/>
    <w:rsid w:val="00452533"/>
    <w:rsid w:val="0045431B"/>
    <w:rsid w:val="00470244"/>
    <w:rsid w:val="004C18B2"/>
    <w:rsid w:val="004C20DF"/>
    <w:rsid w:val="004D5E77"/>
    <w:rsid w:val="00512910"/>
    <w:rsid w:val="00512B09"/>
    <w:rsid w:val="005219BF"/>
    <w:rsid w:val="00523BBC"/>
    <w:rsid w:val="005662CB"/>
    <w:rsid w:val="00575E8C"/>
    <w:rsid w:val="005934E7"/>
    <w:rsid w:val="005A04EB"/>
    <w:rsid w:val="005B47E7"/>
    <w:rsid w:val="005C2725"/>
    <w:rsid w:val="005D331F"/>
    <w:rsid w:val="005D7AB0"/>
    <w:rsid w:val="005F5024"/>
    <w:rsid w:val="00603E6E"/>
    <w:rsid w:val="00604395"/>
    <w:rsid w:val="00612E82"/>
    <w:rsid w:val="00640D29"/>
    <w:rsid w:val="00662DB4"/>
    <w:rsid w:val="006677A5"/>
    <w:rsid w:val="006707EC"/>
    <w:rsid w:val="00670E8B"/>
    <w:rsid w:val="00692D59"/>
    <w:rsid w:val="00693AB2"/>
    <w:rsid w:val="006950C0"/>
    <w:rsid w:val="00695B8D"/>
    <w:rsid w:val="006A1754"/>
    <w:rsid w:val="006B4458"/>
    <w:rsid w:val="006B71F4"/>
    <w:rsid w:val="006C78BC"/>
    <w:rsid w:val="006D5D33"/>
    <w:rsid w:val="006E1EE5"/>
    <w:rsid w:val="006E2817"/>
    <w:rsid w:val="006E55AD"/>
    <w:rsid w:val="006E5C10"/>
    <w:rsid w:val="007100DA"/>
    <w:rsid w:val="00721DCF"/>
    <w:rsid w:val="00761B13"/>
    <w:rsid w:val="0076237C"/>
    <w:rsid w:val="00786B7A"/>
    <w:rsid w:val="00793304"/>
    <w:rsid w:val="007A5C85"/>
    <w:rsid w:val="007C0EA2"/>
    <w:rsid w:val="007C26D8"/>
    <w:rsid w:val="007E28DE"/>
    <w:rsid w:val="007E29CC"/>
    <w:rsid w:val="007F2250"/>
    <w:rsid w:val="0083198D"/>
    <w:rsid w:val="00834E9F"/>
    <w:rsid w:val="0084158D"/>
    <w:rsid w:val="008553CA"/>
    <w:rsid w:val="00896D49"/>
    <w:rsid w:val="008A6754"/>
    <w:rsid w:val="008B78CB"/>
    <w:rsid w:val="008E03CD"/>
    <w:rsid w:val="00904959"/>
    <w:rsid w:val="00911EC6"/>
    <w:rsid w:val="009314A9"/>
    <w:rsid w:val="009322AB"/>
    <w:rsid w:val="00945EC1"/>
    <w:rsid w:val="00947204"/>
    <w:rsid w:val="00947BA6"/>
    <w:rsid w:val="00960C37"/>
    <w:rsid w:val="00973209"/>
    <w:rsid w:val="009855CD"/>
    <w:rsid w:val="009D1ED5"/>
    <w:rsid w:val="009D3ED8"/>
    <w:rsid w:val="009E6254"/>
    <w:rsid w:val="00A274EA"/>
    <w:rsid w:val="00A477E7"/>
    <w:rsid w:val="00A51EC6"/>
    <w:rsid w:val="00A6600B"/>
    <w:rsid w:val="00A73F00"/>
    <w:rsid w:val="00AA6E97"/>
    <w:rsid w:val="00AB08E6"/>
    <w:rsid w:val="00AB7905"/>
    <w:rsid w:val="00AC12CA"/>
    <w:rsid w:val="00AD053F"/>
    <w:rsid w:val="00AE0CE5"/>
    <w:rsid w:val="00B01615"/>
    <w:rsid w:val="00B227E1"/>
    <w:rsid w:val="00B24323"/>
    <w:rsid w:val="00B257A1"/>
    <w:rsid w:val="00B62E06"/>
    <w:rsid w:val="00B64144"/>
    <w:rsid w:val="00B7616A"/>
    <w:rsid w:val="00C319E5"/>
    <w:rsid w:val="00C42933"/>
    <w:rsid w:val="00C91699"/>
    <w:rsid w:val="00C94399"/>
    <w:rsid w:val="00C95EA4"/>
    <w:rsid w:val="00CB7FE6"/>
    <w:rsid w:val="00CD405C"/>
    <w:rsid w:val="00CE5732"/>
    <w:rsid w:val="00CF246B"/>
    <w:rsid w:val="00D245DB"/>
    <w:rsid w:val="00D2659E"/>
    <w:rsid w:val="00D3546E"/>
    <w:rsid w:val="00D56DF3"/>
    <w:rsid w:val="00D612B4"/>
    <w:rsid w:val="00D6542D"/>
    <w:rsid w:val="00D72C22"/>
    <w:rsid w:val="00D73A79"/>
    <w:rsid w:val="00D91DD4"/>
    <w:rsid w:val="00D922B6"/>
    <w:rsid w:val="00D96C54"/>
    <w:rsid w:val="00DB3DDE"/>
    <w:rsid w:val="00DC2901"/>
    <w:rsid w:val="00DD0167"/>
    <w:rsid w:val="00E04C01"/>
    <w:rsid w:val="00E21E0C"/>
    <w:rsid w:val="00E31EE8"/>
    <w:rsid w:val="00EB6CD4"/>
    <w:rsid w:val="00EC6A31"/>
    <w:rsid w:val="00F032CF"/>
    <w:rsid w:val="00F119D8"/>
    <w:rsid w:val="00F206C6"/>
    <w:rsid w:val="00F4523D"/>
    <w:rsid w:val="00F522E0"/>
    <w:rsid w:val="00F65DCA"/>
    <w:rsid w:val="00F67FA8"/>
    <w:rsid w:val="00F8023A"/>
    <w:rsid w:val="00F81DAF"/>
    <w:rsid w:val="00FA07AA"/>
    <w:rsid w:val="00FB5618"/>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19E75024"/>
  <w15:docId w15:val="{722A0285-8B7B-43EC-B4EE-8070E94B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unhideWhenUsed/>
    <w:rsid w:val="00216D51"/>
    <w:pPr>
      <w:spacing w:after="120"/>
    </w:pPr>
  </w:style>
  <w:style w:type="character" w:customStyle="1" w:styleId="BodyTextChar">
    <w:name w:val="Body Text Char"/>
    <w:basedOn w:val="DefaultParagraphFont"/>
    <w:link w:val="BodyText"/>
    <w:uiPriority w:val="99"/>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62DB4"/>
    <w:rPr>
      <w:b/>
      <w:bCs/>
    </w:rPr>
  </w:style>
  <w:style w:type="character" w:customStyle="1" w:styleId="CommentSubjectChar">
    <w:name w:val="Comment Subject Char"/>
    <w:basedOn w:val="CommentTextChar"/>
    <w:link w:val="CommentSubject"/>
    <w:uiPriority w:val="99"/>
    <w:semiHidden/>
    <w:rsid w:val="00662DB4"/>
    <w:rPr>
      <w:rFonts w:ascii="Times New Roman" w:eastAsia="Times New Roman" w:hAnsi="Times New Roman" w:cs="Times New Roman"/>
      <w:b/>
      <w:bCs/>
      <w:sz w:val="20"/>
      <w:szCs w:val="20"/>
    </w:rPr>
  </w:style>
  <w:style w:type="paragraph" w:customStyle="1" w:styleId="Default">
    <w:name w:val="Default"/>
    <w:rsid w:val="00C94399"/>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F30F75-D794-498D-AAC8-203B48198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715</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4782</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4</cp:revision>
  <cp:lastPrinted>2015-07-23T15:13:00Z</cp:lastPrinted>
  <dcterms:created xsi:type="dcterms:W3CDTF">2019-08-15T18:58:00Z</dcterms:created>
  <dcterms:modified xsi:type="dcterms:W3CDTF">2019-09-10T17:54:00Z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1873624287</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-1394124324</vt:i4>
  </property>
  <property fmtid="{D5CDD505-2E9C-101B-9397-08002B2CF9AE}" pid="8" name="_ReviewingToolsShownOnce">
    <vt:lpwstr/>
  </property>
</Properties>
</file>